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049B96BA"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AA0FFD" w:rsidRPr="00784610">
        <w:rPr>
          <w:rStyle w:val="Strong"/>
          <w:b/>
          <w:bCs w:val="0"/>
          <w:sz w:val="24"/>
          <w:szCs w:val="24"/>
        </w:rPr>
        <w:t>RFQ</w:t>
      </w:r>
      <w:r w:rsidR="00A02237" w:rsidRPr="00784610">
        <w:rPr>
          <w:rStyle w:val="Strong"/>
          <w:b/>
          <w:bCs w:val="0"/>
          <w:sz w:val="24"/>
          <w:szCs w:val="24"/>
        </w:rPr>
        <w:t>-</w:t>
      </w:r>
      <w:bookmarkEnd w:id="1"/>
      <w:bookmarkEnd w:id="2"/>
      <w:bookmarkEnd w:id="3"/>
      <w:bookmarkEnd w:id="4"/>
      <w:r w:rsidR="004C0679">
        <w:rPr>
          <w:rFonts w:ascii="Arial" w:hAnsi="Arial" w:cs="Arial"/>
          <w:color w:val="000000"/>
          <w:shd w:val="clear" w:color="auto" w:fill="FFFFFF"/>
        </w:rPr>
        <w:t>16-ss001-22</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w:t>
      </w:r>
      <w:proofErr w:type="gramStart"/>
      <w:r w:rsidRPr="00784610">
        <w:rPr>
          <w:rFonts w:ascii="Calibri" w:hAnsi="Calibri" w:cs="Calibri"/>
          <w:lang w:val="en-GB"/>
        </w:rPr>
        <w:t>Technical</w:t>
      </w:r>
      <w:proofErr w:type="gramEnd"/>
      <w:r w:rsidRPr="00784610">
        <w:rPr>
          <w:rFonts w:ascii="Calibri" w:hAnsi="Calibri" w:cs="Calibri"/>
          <w:lang w:val="en-GB"/>
        </w:rPr>
        <w:t xml:space="preserve">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 xml:space="preserve">s, </w:t>
      </w:r>
      <w:proofErr w:type="gramStart"/>
      <w:r w:rsidRPr="00784610">
        <w:rPr>
          <w:b/>
          <w:i/>
          <w:color w:val="FF0000"/>
          <w:lang w:val="en-GB"/>
        </w:rPr>
        <w:t>i.e.</w:t>
      </w:r>
      <w:proofErr w:type="gramEnd"/>
      <w:r w:rsidRPr="00784610">
        <w:rPr>
          <w:b/>
          <w:i/>
          <w:color w:val="FF0000"/>
          <w:lang w:val="en-GB"/>
        </w:rPr>
        <w:t xml:space="preserv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6C2E3E87"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w:t>
      </w:r>
      <w:r w:rsidR="00CB2817">
        <w:rPr>
          <w:rFonts w:ascii="Calibri" w:hAnsi="Calibri" w:cs="Calibri"/>
          <w:lang w:val="en-GB"/>
        </w:rPr>
        <w:t>contract</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784610" w14:paraId="63269C81" w14:textId="77777777" w:rsidTr="006E17EC">
        <w:trPr>
          <w:cantSplit/>
          <w:tblHeader/>
        </w:trPr>
        <w:tc>
          <w:tcPr>
            <w:tcW w:w="2430" w:type="dxa"/>
            <w:shd w:val="clear" w:color="auto" w:fill="auto"/>
            <w:vAlign w:val="center"/>
          </w:tcPr>
          <w:p w14:paraId="0926894E" w14:textId="29433CF9" w:rsidR="006E17EC" w:rsidRPr="00784610" w:rsidRDefault="006E17EC" w:rsidP="006E17EC">
            <w:pPr>
              <w:pStyle w:val="TableContents"/>
              <w:jc w:val="center"/>
              <w:rPr>
                <w:rFonts w:cs="Calibri"/>
                <w:b/>
              </w:rPr>
            </w:pPr>
            <w:r w:rsidRPr="00784610">
              <w:rPr>
                <w:rFonts w:cs="Calibri"/>
                <w:b/>
              </w:rPr>
              <w:t>Major Criteria</w:t>
            </w:r>
          </w:p>
        </w:tc>
        <w:tc>
          <w:tcPr>
            <w:tcW w:w="5367" w:type="dxa"/>
            <w:shd w:val="clear" w:color="auto" w:fill="auto"/>
            <w:vAlign w:val="center"/>
          </w:tcPr>
          <w:p w14:paraId="266E364D" w14:textId="77777777" w:rsidR="006E17EC" w:rsidRPr="00784610" w:rsidRDefault="006E17EC" w:rsidP="006E17EC">
            <w:pPr>
              <w:pStyle w:val="TableContents"/>
              <w:jc w:val="center"/>
              <w:rPr>
                <w:rFonts w:cs="Calibri"/>
                <w:b/>
              </w:rPr>
            </w:pPr>
            <w:r w:rsidRPr="00784610">
              <w:rPr>
                <w:rFonts w:cs="Calibri"/>
                <w:b/>
              </w:rPr>
              <w:t>Details &amp; Sub-Criteria</w:t>
            </w:r>
          </w:p>
        </w:tc>
        <w:tc>
          <w:tcPr>
            <w:tcW w:w="1360" w:type="dxa"/>
            <w:shd w:val="clear" w:color="auto" w:fill="auto"/>
            <w:vAlign w:val="center"/>
          </w:tcPr>
          <w:p w14:paraId="6D25EDF4" w14:textId="77777777" w:rsidR="006E17EC" w:rsidRPr="00784610" w:rsidRDefault="006E17EC" w:rsidP="006E17EC">
            <w:pPr>
              <w:pStyle w:val="TableContents"/>
              <w:jc w:val="center"/>
              <w:rPr>
                <w:rFonts w:cs="Calibri"/>
                <w:b/>
              </w:rPr>
            </w:pPr>
            <w:r w:rsidRPr="00784610">
              <w:rPr>
                <w:rFonts w:cs="Calibri"/>
                <w:b/>
              </w:rPr>
              <w:t>Possible Score</w:t>
            </w:r>
          </w:p>
        </w:tc>
      </w:tr>
      <w:tr w:rsidR="006E17EC" w:rsidRPr="00784610" w14:paraId="053B03DF" w14:textId="77777777" w:rsidTr="006E17EC">
        <w:trPr>
          <w:cantSplit/>
          <w:tblHeader/>
        </w:trPr>
        <w:tc>
          <w:tcPr>
            <w:tcW w:w="2430" w:type="dxa"/>
            <w:shd w:val="clear" w:color="auto" w:fill="auto"/>
            <w:vAlign w:val="center"/>
          </w:tcPr>
          <w:p w14:paraId="5B4EEC3C" w14:textId="035947B6" w:rsidR="006E17EC" w:rsidRPr="003C613C" w:rsidRDefault="00DE3F38" w:rsidP="006E17EC">
            <w:pPr>
              <w:pStyle w:val="TableContents"/>
              <w:rPr>
                <w:rFonts w:asciiTheme="minorHAnsi" w:hAnsiTheme="minorHAnsi"/>
                <w:sz w:val="22"/>
                <w:szCs w:val="22"/>
                <w:lang w:eastAsia="en-US"/>
              </w:rPr>
            </w:pPr>
            <w:r w:rsidRPr="003C613C">
              <w:rPr>
                <w:rFonts w:asciiTheme="minorHAnsi" w:hAnsiTheme="minorHAnsi"/>
                <w:sz w:val="22"/>
                <w:szCs w:val="22"/>
                <w:lang w:eastAsia="en-US"/>
              </w:rPr>
              <w:t>Firm/consortium’s experience and reputation in similar assignments</w:t>
            </w:r>
          </w:p>
        </w:tc>
        <w:tc>
          <w:tcPr>
            <w:tcW w:w="5367" w:type="dxa"/>
            <w:shd w:val="clear" w:color="auto" w:fill="auto"/>
          </w:tcPr>
          <w:p w14:paraId="24DD6405" w14:textId="4521A958" w:rsidR="006D4CD6" w:rsidRDefault="00DE3F38" w:rsidP="001653C3">
            <w:pPr>
              <w:pStyle w:val="TableContents"/>
              <w:numPr>
                <w:ilvl w:val="0"/>
                <w:numId w:val="3"/>
              </w:numPr>
              <w:rPr>
                <w:rFonts w:asciiTheme="minorHAnsi" w:hAnsiTheme="minorHAnsi"/>
                <w:sz w:val="22"/>
                <w:szCs w:val="22"/>
              </w:rPr>
            </w:pPr>
            <w:r w:rsidRPr="003C613C">
              <w:rPr>
                <w:rFonts w:asciiTheme="minorHAnsi" w:hAnsiTheme="minorHAnsi"/>
                <w:sz w:val="22"/>
                <w:szCs w:val="22"/>
              </w:rPr>
              <w:t xml:space="preserve">Technical </w:t>
            </w:r>
            <w:r w:rsidR="008E3CC3" w:rsidRPr="003C613C">
              <w:rPr>
                <w:rFonts w:asciiTheme="minorHAnsi" w:hAnsiTheme="minorHAnsi"/>
                <w:sz w:val="22"/>
                <w:szCs w:val="22"/>
              </w:rPr>
              <w:t>Tender</w:t>
            </w:r>
            <w:r w:rsidRPr="003C613C">
              <w:rPr>
                <w:rFonts w:asciiTheme="minorHAnsi" w:hAnsiTheme="minorHAnsi"/>
                <w:sz w:val="22"/>
                <w:szCs w:val="22"/>
              </w:rPr>
              <w:t xml:space="preserve"> and sup</w:t>
            </w:r>
            <w:r w:rsidR="005B38E4" w:rsidRPr="003C613C">
              <w:rPr>
                <w:rFonts w:asciiTheme="minorHAnsi" w:hAnsiTheme="minorHAnsi"/>
                <w:sz w:val="22"/>
                <w:szCs w:val="22"/>
              </w:rPr>
              <w:t xml:space="preserve">porting documentation showing </w:t>
            </w:r>
            <w:r w:rsidRPr="003C613C">
              <w:rPr>
                <w:rFonts w:asciiTheme="minorHAnsi" w:hAnsiTheme="minorHAnsi"/>
                <w:sz w:val="22"/>
                <w:szCs w:val="22"/>
              </w:rPr>
              <w:t>relevant</w:t>
            </w:r>
            <w:r w:rsidR="001E0248">
              <w:rPr>
                <w:rFonts w:asciiTheme="minorHAnsi" w:hAnsiTheme="minorHAnsi"/>
                <w:sz w:val="22"/>
                <w:szCs w:val="22"/>
              </w:rPr>
              <w:t xml:space="preserve"> knowledge and</w:t>
            </w:r>
            <w:r w:rsidRPr="003C613C">
              <w:rPr>
                <w:rFonts w:asciiTheme="minorHAnsi" w:hAnsiTheme="minorHAnsi"/>
                <w:sz w:val="22"/>
                <w:szCs w:val="22"/>
              </w:rPr>
              <w:t xml:space="preserve"> experience </w:t>
            </w:r>
            <w:r w:rsidR="006D4CD6">
              <w:rPr>
                <w:rFonts w:asciiTheme="minorHAnsi" w:hAnsiTheme="minorHAnsi"/>
                <w:sz w:val="22"/>
                <w:szCs w:val="22"/>
              </w:rPr>
              <w:t xml:space="preserve">of the Contractor </w:t>
            </w:r>
            <w:r w:rsidR="00D553A3">
              <w:rPr>
                <w:rFonts w:asciiTheme="minorHAnsi" w:hAnsiTheme="minorHAnsi"/>
                <w:sz w:val="22"/>
                <w:szCs w:val="22"/>
              </w:rPr>
              <w:t xml:space="preserve">and </w:t>
            </w:r>
            <w:r w:rsidR="00601AB8">
              <w:rPr>
                <w:rFonts w:asciiTheme="minorHAnsi" w:hAnsiTheme="minorHAnsi"/>
                <w:sz w:val="22"/>
                <w:szCs w:val="22"/>
              </w:rPr>
              <w:t xml:space="preserve">its </w:t>
            </w:r>
            <w:r w:rsidR="00D553A3">
              <w:rPr>
                <w:rFonts w:asciiTheme="minorHAnsi" w:hAnsiTheme="minorHAnsi"/>
                <w:sz w:val="22"/>
                <w:szCs w:val="22"/>
              </w:rPr>
              <w:t>team</w:t>
            </w:r>
            <w:r w:rsidR="00601AB8">
              <w:rPr>
                <w:rFonts w:asciiTheme="minorHAnsi" w:hAnsiTheme="minorHAnsi"/>
                <w:sz w:val="22"/>
                <w:szCs w:val="22"/>
              </w:rPr>
              <w:t xml:space="preserve"> members</w:t>
            </w:r>
            <w:r w:rsidR="00D553A3">
              <w:rPr>
                <w:rFonts w:asciiTheme="minorHAnsi" w:hAnsiTheme="minorHAnsi"/>
                <w:sz w:val="22"/>
                <w:szCs w:val="22"/>
              </w:rPr>
              <w:t xml:space="preserve"> </w:t>
            </w:r>
            <w:r w:rsidR="007321C4">
              <w:rPr>
                <w:rFonts w:asciiTheme="minorHAnsi" w:hAnsiTheme="minorHAnsi"/>
                <w:sz w:val="22"/>
                <w:szCs w:val="22"/>
              </w:rPr>
              <w:t>with the</w:t>
            </w:r>
            <w:r w:rsidR="009A22E4">
              <w:rPr>
                <w:rFonts w:asciiTheme="minorHAnsi" w:hAnsiTheme="minorHAnsi"/>
                <w:sz w:val="22"/>
                <w:szCs w:val="22"/>
              </w:rPr>
              <w:t xml:space="preserve"> </w:t>
            </w:r>
            <w:proofErr w:type="spellStart"/>
            <w:r w:rsidR="006D4CD6">
              <w:rPr>
                <w:rFonts w:asciiTheme="minorHAnsi" w:hAnsiTheme="minorHAnsi"/>
                <w:sz w:val="22"/>
                <w:szCs w:val="22"/>
              </w:rPr>
              <w:t>Kaoki-Maange</w:t>
            </w:r>
            <w:proofErr w:type="spellEnd"/>
            <w:r w:rsidR="006D4CD6">
              <w:rPr>
                <w:rFonts w:asciiTheme="minorHAnsi" w:hAnsiTheme="minorHAnsi"/>
                <w:sz w:val="22"/>
                <w:szCs w:val="22"/>
              </w:rPr>
              <w:t xml:space="preserve"> </w:t>
            </w:r>
            <w:r w:rsidR="00EB1F6F">
              <w:rPr>
                <w:rFonts w:asciiTheme="minorHAnsi" w:hAnsiTheme="minorHAnsi"/>
                <w:sz w:val="22"/>
                <w:szCs w:val="22"/>
              </w:rPr>
              <w:t>operati</w:t>
            </w:r>
            <w:r w:rsidR="007321C4">
              <w:rPr>
                <w:rFonts w:asciiTheme="minorHAnsi" w:hAnsiTheme="minorHAnsi"/>
                <w:sz w:val="22"/>
                <w:szCs w:val="22"/>
              </w:rPr>
              <w:t>ons</w:t>
            </w:r>
            <w:r w:rsidR="001E0248">
              <w:rPr>
                <w:rFonts w:asciiTheme="minorHAnsi" w:hAnsiTheme="minorHAnsi"/>
                <w:sz w:val="22"/>
                <w:szCs w:val="22"/>
              </w:rPr>
              <w:t>, exports and capability to</w:t>
            </w:r>
            <w:r w:rsidR="00810411">
              <w:rPr>
                <w:rFonts w:asciiTheme="minorHAnsi" w:hAnsiTheme="minorHAnsi"/>
                <w:sz w:val="22"/>
                <w:szCs w:val="22"/>
              </w:rPr>
              <w:t xml:space="preserve"> safeguard and</w:t>
            </w:r>
            <w:r w:rsidR="001E0248">
              <w:rPr>
                <w:rFonts w:asciiTheme="minorHAnsi" w:hAnsiTheme="minorHAnsi"/>
                <w:sz w:val="22"/>
                <w:szCs w:val="22"/>
              </w:rPr>
              <w:t xml:space="preserve"> </w:t>
            </w:r>
            <w:r w:rsidR="00232475">
              <w:rPr>
                <w:rFonts w:asciiTheme="minorHAnsi" w:hAnsiTheme="minorHAnsi"/>
                <w:sz w:val="22"/>
                <w:szCs w:val="22"/>
              </w:rPr>
              <w:t xml:space="preserve">maintaining </w:t>
            </w:r>
            <w:r w:rsidR="001E0248">
              <w:rPr>
                <w:rFonts w:asciiTheme="minorHAnsi" w:hAnsiTheme="minorHAnsi"/>
                <w:sz w:val="22"/>
                <w:szCs w:val="22"/>
              </w:rPr>
              <w:t xml:space="preserve">the </w:t>
            </w:r>
            <w:proofErr w:type="spellStart"/>
            <w:r w:rsidR="001E0248">
              <w:rPr>
                <w:rFonts w:asciiTheme="minorHAnsi" w:hAnsiTheme="minorHAnsi"/>
                <w:sz w:val="22"/>
                <w:szCs w:val="22"/>
              </w:rPr>
              <w:t>Kaoki-maange</w:t>
            </w:r>
            <w:proofErr w:type="spellEnd"/>
            <w:r w:rsidR="001E0248">
              <w:rPr>
                <w:rFonts w:asciiTheme="minorHAnsi" w:hAnsiTheme="minorHAnsi"/>
                <w:sz w:val="22"/>
                <w:szCs w:val="22"/>
              </w:rPr>
              <w:t xml:space="preserve"> equipment</w:t>
            </w:r>
            <w:r w:rsidR="00D553A3">
              <w:rPr>
                <w:rFonts w:asciiTheme="minorHAnsi" w:hAnsiTheme="minorHAnsi"/>
                <w:sz w:val="22"/>
                <w:szCs w:val="22"/>
              </w:rPr>
              <w:t xml:space="preserve"> and all the KM assets</w:t>
            </w:r>
            <w:r w:rsidR="001E0248">
              <w:rPr>
                <w:rFonts w:asciiTheme="minorHAnsi" w:hAnsiTheme="minorHAnsi"/>
                <w:sz w:val="22"/>
                <w:szCs w:val="22"/>
              </w:rPr>
              <w:t xml:space="preserve"> </w:t>
            </w:r>
          </w:p>
          <w:p w14:paraId="65777E95" w14:textId="376A7FE4" w:rsidR="00DE3F38" w:rsidRPr="003C613C" w:rsidRDefault="006D4CD6" w:rsidP="001653C3">
            <w:pPr>
              <w:pStyle w:val="TableContents"/>
              <w:numPr>
                <w:ilvl w:val="0"/>
                <w:numId w:val="3"/>
              </w:numPr>
              <w:rPr>
                <w:rFonts w:asciiTheme="minorHAnsi" w:hAnsiTheme="minorHAnsi"/>
                <w:sz w:val="22"/>
                <w:szCs w:val="22"/>
              </w:rPr>
            </w:pPr>
            <w:r>
              <w:rPr>
                <w:rFonts w:asciiTheme="minorHAnsi" w:hAnsiTheme="minorHAnsi"/>
                <w:sz w:val="22"/>
                <w:szCs w:val="22"/>
              </w:rPr>
              <w:t>hav</w:t>
            </w:r>
            <w:r w:rsidR="00D553A3">
              <w:rPr>
                <w:rFonts w:asciiTheme="minorHAnsi" w:hAnsiTheme="minorHAnsi"/>
                <w:sz w:val="22"/>
                <w:szCs w:val="22"/>
              </w:rPr>
              <w:t>e</w:t>
            </w:r>
            <w:r>
              <w:rPr>
                <w:rFonts w:asciiTheme="minorHAnsi" w:hAnsiTheme="minorHAnsi"/>
                <w:sz w:val="22"/>
                <w:szCs w:val="22"/>
              </w:rPr>
              <w:t xml:space="preserve"> </w:t>
            </w:r>
            <w:r w:rsidR="009A22E4">
              <w:rPr>
                <w:rFonts w:asciiTheme="minorHAnsi" w:hAnsiTheme="minorHAnsi"/>
                <w:sz w:val="22"/>
                <w:szCs w:val="22"/>
              </w:rPr>
              <w:t xml:space="preserve">good communications skills and </w:t>
            </w:r>
            <w:r>
              <w:rPr>
                <w:rFonts w:asciiTheme="minorHAnsi" w:hAnsiTheme="minorHAnsi"/>
                <w:sz w:val="22"/>
                <w:szCs w:val="22"/>
              </w:rPr>
              <w:t xml:space="preserve">is </w:t>
            </w:r>
            <w:r w:rsidR="007321C4">
              <w:rPr>
                <w:rFonts w:asciiTheme="minorHAnsi" w:hAnsiTheme="minorHAnsi"/>
                <w:sz w:val="22"/>
                <w:szCs w:val="22"/>
              </w:rPr>
              <w:t>capable of</w:t>
            </w:r>
            <w:r w:rsidR="00F94D64">
              <w:rPr>
                <w:rFonts w:asciiTheme="minorHAnsi" w:hAnsiTheme="minorHAnsi"/>
                <w:sz w:val="22"/>
                <w:szCs w:val="22"/>
              </w:rPr>
              <w:t xml:space="preserve"> </w:t>
            </w:r>
            <w:r w:rsidR="007321C4">
              <w:rPr>
                <w:rFonts w:asciiTheme="minorHAnsi" w:hAnsiTheme="minorHAnsi"/>
                <w:sz w:val="22"/>
                <w:szCs w:val="22"/>
              </w:rPr>
              <w:t>maintaining good connections</w:t>
            </w:r>
            <w:r w:rsidR="009A22E4">
              <w:rPr>
                <w:rFonts w:asciiTheme="minorHAnsi" w:hAnsiTheme="minorHAnsi"/>
                <w:sz w:val="22"/>
                <w:szCs w:val="22"/>
              </w:rPr>
              <w:t xml:space="preserve"> with </w:t>
            </w:r>
            <w:r>
              <w:rPr>
                <w:rFonts w:asciiTheme="minorHAnsi" w:hAnsiTheme="minorHAnsi"/>
                <w:sz w:val="22"/>
                <w:szCs w:val="22"/>
              </w:rPr>
              <w:t xml:space="preserve">the </w:t>
            </w:r>
            <w:r w:rsidR="0099541A">
              <w:rPr>
                <w:rFonts w:asciiTheme="minorHAnsi" w:hAnsiTheme="minorHAnsi"/>
                <w:sz w:val="22"/>
                <w:szCs w:val="22"/>
              </w:rPr>
              <w:t xml:space="preserve">KM </w:t>
            </w:r>
            <w:r w:rsidR="007321C4">
              <w:rPr>
                <w:rFonts w:asciiTheme="minorHAnsi" w:hAnsiTheme="minorHAnsi"/>
                <w:sz w:val="22"/>
                <w:szCs w:val="22"/>
              </w:rPr>
              <w:t>existing buyers</w:t>
            </w:r>
            <w:r w:rsidR="0099541A">
              <w:rPr>
                <w:rFonts w:asciiTheme="minorHAnsi" w:hAnsiTheme="minorHAnsi"/>
                <w:sz w:val="22"/>
                <w:szCs w:val="22"/>
              </w:rPr>
              <w:t xml:space="preserve">, MELAD and other relevant stakeholders. </w:t>
            </w:r>
            <w:r w:rsidR="007321C4">
              <w:rPr>
                <w:rFonts w:asciiTheme="minorHAnsi" w:hAnsiTheme="minorHAnsi"/>
                <w:sz w:val="22"/>
                <w:szCs w:val="22"/>
              </w:rPr>
              <w:t xml:space="preserve"> </w:t>
            </w:r>
          </w:p>
          <w:p w14:paraId="3ADDF29E" w14:textId="53C87425" w:rsidR="006E17EC" w:rsidRPr="003C613C" w:rsidRDefault="00D741E6" w:rsidP="00810411">
            <w:pPr>
              <w:pStyle w:val="TableContents"/>
              <w:numPr>
                <w:ilvl w:val="0"/>
                <w:numId w:val="3"/>
              </w:numPr>
              <w:rPr>
                <w:rFonts w:asciiTheme="minorHAnsi" w:hAnsiTheme="minorHAnsi"/>
                <w:sz w:val="22"/>
                <w:szCs w:val="22"/>
              </w:rPr>
            </w:pPr>
            <w:r>
              <w:rPr>
                <w:rFonts w:asciiTheme="minorHAnsi" w:hAnsiTheme="minorHAnsi"/>
                <w:sz w:val="22"/>
                <w:szCs w:val="22"/>
              </w:rPr>
              <w:t>Must have a starting capital of at</w:t>
            </w:r>
            <w:r w:rsidR="00EB1F6F">
              <w:rPr>
                <w:rFonts w:asciiTheme="minorHAnsi" w:hAnsiTheme="minorHAnsi"/>
                <w:sz w:val="22"/>
                <w:szCs w:val="22"/>
              </w:rPr>
              <w:t xml:space="preserve"> </w:t>
            </w:r>
            <w:r>
              <w:rPr>
                <w:rFonts w:asciiTheme="minorHAnsi" w:hAnsiTheme="minorHAnsi"/>
                <w:sz w:val="22"/>
                <w:szCs w:val="22"/>
              </w:rPr>
              <w:t xml:space="preserve">least </w:t>
            </w:r>
            <w:r w:rsidR="00CB2817">
              <w:rPr>
                <w:rFonts w:asciiTheme="minorHAnsi" w:hAnsiTheme="minorHAnsi"/>
                <w:sz w:val="22"/>
                <w:szCs w:val="22"/>
              </w:rPr>
              <w:t xml:space="preserve">$20,000 - </w:t>
            </w:r>
            <w:r w:rsidR="00EB1F6F">
              <w:rPr>
                <w:rFonts w:asciiTheme="minorHAnsi" w:hAnsiTheme="minorHAnsi"/>
                <w:sz w:val="22"/>
                <w:szCs w:val="22"/>
              </w:rPr>
              <w:t>$</w:t>
            </w:r>
            <w:r>
              <w:rPr>
                <w:rFonts w:asciiTheme="minorHAnsi" w:hAnsiTheme="minorHAnsi"/>
                <w:sz w:val="22"/>
                <w:szCs w:val="22"/>
              </w:rPr>
              <w:t>50,000</w:t>
            </w:r>
            <w:r w:rsidR="00CB2817">
              <w:rPr>
                <w:rFonts w:asciiTheme="minorHAnsi" w:hAnsiTheme="minorHAnsi"/>
                <w:sz w:val="22"/>
                <w:szCs w:val="22"/>
              </w:rPr>
              <w:t xml:space="preserve">. </w:t>
            </w:r>
          </w:p>
        </w:tc>
        <w:tc>
          <w:tcPr>
            <w:tcW w:w="1360" w:type="dxa"/>
            <w:shd w:val="clear" w:color="auto" w:fill="auto"/>
            <w:vAlign w:val="center"/>
          </w:tcPr>
          <w:p w14:paraId="6FB170A3" w14:textId="48D2E9D9" w:rsidR="006E17EC" w:rsidRPr="003C613C" w:rsidRDefault="00051436"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784610" w14:paraId="613F68D6" w14:textId="77777777" w:rsidTr="006E17EC">
        <w:trPr>
          <w:cantSplit/>
          <w:tblHeader/>
        </w:trPr>
        <w:tc>
          <w:tcPr>
            <w:tcW w:w="2430" w:type="dxa"/>
            <w:shd w:val="clear" w:color="auto" w:fill="auto"/>
            <w:vAlign w:val="center"/>
          </w:tcPr>
          <w:p w14:paraId="44102FCB" w14:textId="09FD8B5A" w:rsidR="006E17EC" w:rsidRPr="003C613C" w:rsidRDefault="00DE3F38" w:rsidP="006E17EC">
            <w:pPr>
              <w:pStyle w:val="TableContents"/>
              <w:rPr>
                <w:rFonts w:asciiTheme="minorHAnsi" w:hAnsiTheme="minorHAnsi"/>
                <w:sz w:val="22"/>
                <w:szCs w:val="22"/>
                <w:lang w:eastAsia="en-US"/>
              </w:rPr>
            </w:pPr>
            <w:r w:rsidRPr="003C613C">
              <w:rPr>
                <w:rFonts w:asciiTheme="minorHAnsi" w:hAnsiTheme="minorHAnsi"/>
                <w:sz w:val="22"/>
                <w:szCs w:val="22"/>
                <w:lang w:eastAsia="en-US"/>
              </w:rPr>
              <w:t>Methodology</w:t>
            </w:r>
          </w:p>
        </w:tc>
        <w:tc>
          <w:tcPr>
            <w:tcW w:w="5367" w:type="dxa"/>
            <w:shd w:val="clear" w:color="auto" w:fill="auto"/>
          </w:tcPr>
          <w:p w14:paraId="20FA46D5" w14:textId="11F5F159" w:rsidR="00FC28A9" w:rsidRPr="003C613C" w:rsidRDefault="00FC28A9" w:rsidP="001D3BEC">
            <w:pPr>
              <w:pStyle w:val="TableContents"/>
              <w:numPr>
                <w:ilvl w:val="0"/>
                <w:numId w:val="4"/>
              </w:numPr>
              <w:rPr>
                <w:rFonts w:asciiTheme="minorHAnsi" w:hAnsiTheme="minorHAnsi"/>
                <w:sz w:val="22"/>
                <w:szCs w:val="22"/>
              </w:rPr>
            </w:pPr>
            <w:r w:rsidRPr="003C613C">
              <w:rPr>
                <w:rFonts w:asciiTheme="minorHAnsi" w:hAnsiTheme="minorHAnsi"/>
                <w:sz w:val="22"/>
                <w:szCs w:val="22"/>
              </w:rPr>
              <w:t xml:space="preserve">Proposed methodology is of high quality, technically and logistically feasible, and responsive to the </w:t>
            </w:r>
            <w:r w:rsidR="00E43731">
              <w:rPr>
                <w:rFonts w:asciiTheme="minorHAnsi" w:hAnsiTheme="minorHAnsi"/>
                <w:sz w:val="22"/>
                <w:szCs w:val="22"/>
              </w:rPr>
              <w:t xml:space="preserve">Contract. </w:t>
            </w:r>
          </w:p>
          <w:p w14:paraId="6B189DAF" w14:textId="77777777" w:rsidR="006E17EC" w:rsidRDefault="00FC28A9" w:rsidP="003C613C">
            <w:pPr>
              <w:pStyle w:val="TableContents"/>
              <w:numPr>
                <w:ilvl w:val="0"/>
                <w:numId w:val="4"/>
              </w:numPr>
              <w:rPr>
                <w:rFonts w:asciiTheme="minorHAnsi" w:hAnsiTheme="minorHAnsi"/>
                <w:sz w:val="22"/>
                <w:szCs w:val="22"/>
              </w:rPr>
            </w:pPr>
            <w:r w:rsidRPr="003C613C">
              <w:rPr>
                <w:rFonts w:asciiTheme="minorHAnsi" w:hAnsiTheme="minorHAnsi"/>
                <w:sz w:val="22"/>
                <w:szCs w:val="22"/>
              </w:rPr>
              <w:t>Methodology shows a sound understanding o</w:t>
            </w:r>
            <w:r w:rsidR="003C613C">
              <w:rPr>
                <w:rFonts w:asciiTheme="minorHAnsi" w:hAnsiTheme="minorHAnsi"/>
                <w:sz w:val="22"/>
                <w:szCs w:val="22"/>
              </w:rPr>
              <w:t xml:space="preserve">f the </w:t>
            </w:r>
            <w:proofErr w:type="spellStart"/>
            <w:r w:rsidR="003C613C">
              <w:rPr>
                <w:rFonts w:asciiTheme="minorHAnsi" w:hAnsiTheme="minorHAnsi"/>
                <w:sz w:val="22"/>
                <w:szCs w:val="22"/>
              </w:rPr>
              <w:t>Kaoki</w:t>
            </w:r>
            <w:proofErr w:type="spellEnd"/>
            <w:r w:rsidR="003C613C">
              <w:rPr>
                <w:rFonts w:asciiTheme="minorHAnsi" w:hAnsiTheme="minorHAnsi"/>
                <w:sz w:val="22"/>
                <w:szCs w:val="22"/>
              </w:rPr>
              <w:t xml:space="preserve"> </w:t>
            </w:r>
            <w:proofErr w:type="spellStart"/>
            <w:r w:rsidR="003C613C">
              <w:rPr>
                <w:rFonts w:asciiTheme="minorHAnsi" w:hAnsiTheme="minorHAnsi"/>
                <w:sz w:val="22"/>
                <w:szCs w:val="22"/>
              </w:rPr>
              <w:t>Maange</w:t>
            </w:r>
            <w:proofErr w:type="spellEnd"/>
            <w:r w:rsidR="003C613C">
              <w:rPr>
                <w:rFonts w:asciiTheme="minorHAnsi" w:hAnsiTheme="minorHAnsi"/>
                <w:sz w:val="22"/>
                <w:szCs w:val="22"/>
              </w:rPr>
              <w:t xml:space="preserve"> operations.</w:t>
            </w:r>
          </w:p>
          <w:p w14:paraId="4BA71FA2" w14:textId="57EDE201" w:rsidR="000634E0" w:rsidRPr="003C613C" w:rsidRDefault="00B51DA2" w:rsidP="003C613C">
            <w:pPr>
              <w:pStyle w:val="TableContents"/>
              <w:numPr>
                <w:ilvl w:val="0"/>
                <w:numId w:val="4"/>
              </w:numPr>
              <w:rPr>
                <w:rFonts w:asciiTheme="minorHAnsi" w:hAnsiTheme="minorHAnsi"/>
                <w:sz w:val="22"/>
                <w:szCs w:val="22"/>
              </w:rPr>
            </w:pPr>
            <w:r>
              <w:rPr>
                <w:rFonts w:asciiTheme="minorHAnsi" w:hAnsiTheme="minorHAnsi"/>
                <w:sz w:val="22"/>
                <w:szCs w:val="22"/>
              </w:rPr>
              <w:t>Must</w:t>
            </w:r>
            <w:r w:rsidR="000634E0">
              <w:rPr>
                <w:rFonts w:asciiTheme="minorHAnsi" w:hAnsiTheme="minorHAnsi"/>
                <w:sz w:val="22"/>
                <w:szCs w:val="22"/>
              </w:rPr>
              <w:t xml:space="preserve"> present a </w:t>
            </w:r>
            <w:r>
              <w:rPr>
                <w:rFonts w:asciiTheme="minorHAnsi" w:hAnsiTheme="minorHAnsi"/>
                <w:sz w:val="22"/>
                <w:szCs w:val="22"/>
              </w:rPr>
              <w:t>clear feasible</w:t>
            </w:r>
            <w:r w:rsidR="000634E0">
              <w:rPr>
                <w:rFonts w:asciiTheme="minorHAnsi" w:hAnsiTheme="minorHAnsi"/>
                <w:sz w:val="22"/>
                <w:szCs w:val="22"/>
              </w:rPr>
              <w:t xml:space="preserve"> plan on</w:t>
            </w:r>
            <w:r w:rsidR="00D553A3">
              <w:rPr>
                <w:rFonts w:asciiTheme="minorHAnsi" w:hAnsiTheme="minorHAnsi"/>
                <w:sz w:val="22"/>
                <w:szCs w:val="22"/>
              </w:rPr>
              <w:t xml:space="preserve"> the operations</w:t>
            </w:r>
            <w:r w:rsidR="000634E0">
              <w:rPr>
                <w:rFonts w:asciiTheme="minorHAnsi" w:hAnsiTheme="minorHAnsi"/>
                <w:sz w:val="22"/>
                <w:szCs w:val="22"/>
              </w:rPr>
              <w:t xml:space="preserve"> </w:t>
            </w:r>
            <w:r w:rsidR="00D553A3">
              <w:rPr>
                <w:rFonts w:asciiTheme="minorHAnsi" w:hAnsiTheme="minorHAnsi"/>
                <w:sz w:val="22"/>
                <w:szCs w:val="22"/>
              </w:rPr>
              <w:t>and management</w:t>
            </w:r>
            <w:r w:rsidR="009F523B">
              <w:rPr>
                <w:rFonts w:asciiTheme="minorHAnsi" w:hAnsiTheme="minorHAnsi"/>
                <w:sz w:val="22"/>
                <w:szCs w:val="22"/>
              </w:rPr>
              <w:t>s</w:t>
            </w:r>
            <w:r w:rsidR="00D553A3">
              <w:rPr>
                <w:rFonts w:asciiTheme="minorHAnsi" w:hAnsiTheme="minorHAnsi"/>
                <w:sz w:val="22"/>
                <w:szCs w:val="22"/>
              </w:rPr>
              <w:t xml:space="preserve"> of the </w:t>
            </w:r>
            <w:r>
              <w:rPr>
                <w:rFonts w:asciiTheme="minorHAnsi" w:hAnsiTheme="minorHAnsi"/>
                <w:sz w:val="22"/>
                <w:szCs w:val="22"/>
              </w:rPr>
              <w:t xml:space="preserve">KM system </w:t>
            </w:r>
          </w:p>
        </w:tc>
        <w:tc>
          <w:tcPr>
            <w:tcW w:w="1360" w:type="dxa"/>
            <w:shd w:val="clear" w:color="auto" w:fill="auto"/>
            <w:vAlign w:val="center"/>
          </w:tcPr>
          <w:p w14:paraId="657554B4" w14:textId="7DFD0607" w:rsidR="006E17EC" w:rsidRPr="003C613C" w:rsidRDefault="00051436"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784610" w14:paraId="7395E14D" w14:textId="77777777" w:rsidTr="006E17EC">
        <w:trPr>
          <w:cantSplit/>
          <w:tblHeader/>
        </w:trPr>
        <w:tc>
          <w:tcPr>
            <w:tcW w:w="2430" w:type="dxa"/>
            <w:shd w:val="clear" w:color="auto" w:fill="auto"/>
            <w:vAlign w:val="center"/>
          </w:tcPr>
          <w:p w14:paraId="58A5C5B6" w14:textId="155B229B" w:rsidR="006E17EC" w:rsidRPr="003C613C" w:rsidRDefault="00DE3F38" w:rsidP="006E17EC">
            <w:pPr>
              <w:pStyle w:val="TableContents"/>
              <w:rPr>
                <w:rFonts w:asciiTheme="minorHAnsi" w:hAnsiTheme="minorHAnsi"/>
                <w:sz w:val="22"/>
                <w:szCs w:val="22"/>
                <w:lang w:eastAsia="en-US"/>
              </w:rPr>
            </w:pPr>
            <w:r w:rsidRPr="003C613C">
              <w:rPr>
                <w:rFonts w:asciiTheme="minorHAnsi" w:hAnsiTheme="minorHAnsi"/>
                <w:sz w:val="22"/>
                <w:szCs w:val="22"/>
                <w:lang w:eastAsia="en-US"/>
              </w:rPr>
              <w:t>Team composition and qualifications of proposed personnel</w:t>
            </w:r>
          </w:p>
        </w:tc>
        <w:tc>
          <w:tcPr>
            <w:tcW w:w="5367" w:type="dxa"/>
            <w:shd w:val="clear" w:color="auto" w:fill="auto"/>
          </w:tcPr>
          <w:p w14:paraId="13FF2FBE" w14:textId="77777777" w:rsidR="00FC28A9" w:rsidRPr="003C613C" w:rsidRDefault="00FC28A9" w:rsidP="001D3BEC">
            <w:pPr>
              <w:pStyle w:val="TableContents"/>
              <w:numPr>
                <w:ilvl w:val="0"/>
                <w:numId w:val="7"/>
              </w:numPr>
              <w:rPr>
                <w:rFonts w:asciiTheme="minorHAnsi" w:hAnsiTheme="minorHAnsi"/>
                <w:sz w:val="22"/>
                <w:szCs w:val="22"/>
              </w:rPr>
            </w:pPr>
            <w:r w:rsidRPr="003C613C">
              <w:rPr>
                <w:rFonts w:asciiTheme="minorHAnsi" w:hAnsiTheme="minorHAnsi"/>
                <w:sz w:val="22"/>
                <w:szCs w:val="22"/>
              </w:rPr>
              <w:t>Proposed personnel together have the requisite skills and experience to carry out the assignment based on stated competence requirements</w:t>
            </w:r>
          </w:p>
          <w:p w14:paraId="23A8F695" w14:textId="17EDB06C" w:rsidR="006E17EC" w:rsidRPr="003C613C" w:rsidRDefault="00FC28A9" w:rsidP="003C613C">
            <w:pPr>
              <w:pStyle w:val="TableContents"/>
              <w:numPr>
                <w:ilvl w:val="0"/>
                <w:numId w:val="7"/>
              </w:numPr>
              <w:rPr>
                <w:rFonts w:asciiTheme="minorHAnsi" w:hAnsiTheme="minorHAnsi"/>
                <w:sz w:val="22"/>
                <w:szCs w:val="22"/>
              </w:rPr>
            </w:pPr>
            <w:r w:rsidRPr="003C613C">
              <w:rPr>
                <w:rFonts w:asciiTheme="minorHAnsi" w:hAnsiTheme="minorHAnsi"/>
                <w:sz w:val="22"/>
                <w:szCs w:val="22"/>
              </w:rPr>
              <w:t>Personnel have the skills needed to execute the methodology</w:t>
            </w:r>
          </w:p>
        </w:tc>
        <w:tc>
          <w:tcPr>
            <w:tcW w:w="1360" w:type="dxa"/>
            <w:shd w:val="clear" w:color="auto" w:fill="auto"/>
            <w:vAlign w:val="center"/>
          </w:tcPr>
          <w:p w14:paraId="240875A4" w14:textId="21C795E2" w:rsidR="006E17EC" w:rsidRPr="003C613C" w:rsidRDefault="00051436"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784610" w14:paraId="59453870" w14:textId="77777777" w:rsidTr="006E17EC">
        <w:trPr>
          <w:cantSplit/>
          <w:tblHeader/>
        </w:trPr>
        <w:tc>
          <w:tcPr>
            <w:tcW w:w="2430" w:type="dxa"/>
            <w:shd w:val="clear" w:color="auto" w:fill="auto"/>
            <w:vAlign w:val="center"/>
          </w:tcPr>
          <w:p w14:paraId="57F1472D" w14:textId="0C07AB59" w:rsidR="006E17EC" w:rsidRPr="003C613C" w:rsidRDefault="003F659C" w:rsidP="006E17EC">
            <w:pPr>
              <w:pStyle w:val="TableContents"/>
              <w:jc w:val="both"/>
              <w:rPr>
                <w:rFonts w:asciiTheme="minorHAnsi" w:hAnsiTheme="minorHAnsi"/>
                <w:sz w:val="22"/>
                <w:szCs w:val="22"/>
                <w:lang w:eastAsia="en-US"/>
              </w:rPr>
            </w:pPr>
            <w:r w:rsidRPr="003C613C">
              <w:rPr>
                <w:rFonts w:asciiTheme="minorHAnsi" w:hAnsiTheme="minorHAnsi"/>
                <w:sz w:val="22"/>
                <w:szCs w:val="22"/>
                <w:lang w:eastAsia="en-US"/>
              </w:rPr>
              <w:t>Other criteria</w:t>
            </w:r>
          </w:p>
        </w:tc>
        <w:tc>
          <w:tcPr>
            <w:tcW w:w="5367" w:type="dxa"/>
            <w:shd w:val="clear" w:color="auto" w:fill="auto"/>
          </w:tcPr>
          <w:p w14:paraId="375ED5B7" w14:textId="3C143E1B" w:rsidR="006E17EC" w:rsidRPr="003C613C" w:rsidRDefault="006E17EC" w:rsidP="001D3BEC">
            <w:pPr>
              <w:numPr>
                <w:ilvl w:val="0"/>
                <w:numId w:val="6"/>
              </w:num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2D972FA9" w:rsidR="006E17EC" w:rsidRPr="003C613C" w:rsidRDefault="003F659C" w:rsidP="006E17EC">
            <w:pPr>
              <w:pStyle w:val="TableContents"/>
              <w:jc w:val="center"/>
              <w:rPr>
                <w:rFonts w:asciiTheme="minorHAnsi" w:hAnsiTheme="minorHAnsi"/>
                <w:sz w:val="22"/>
                <w:szCs w:val="22"/>
                <w:lang w:eastAsia="en-US"/>
              </w:rPr>
            </w:pPr>
            <w:r w:rsidRPr="003C613C">
              <w:rPr>
                <w:rFonts w:asciiTheme="minorHAnsi" w:hAnsiTheme="minorHAnsi"/>
                <w:sz w:val="22"/>
                <w:szCs w:val="22"/>
                <w:lang w:eastAsia="en-US"/>
              </w:rPr>
              <w:t>0</w:t>
            </w:r>
            <w:r w:rsidR="001161C7" w:rsidRPr="003C613C">
              <w:rPr>
                <w:rFonts w:asciiTheme="minorHAnsi" w:hAnsiTheme="minorHAnsi"/>
                <w:sz w:val="22"/>
                <w:szCs w:val="22"/>
                <w:lang w:eastAsia="en-US"/>
              </w:rPr>
              <w:t>0</w:t>
            </w:r>
          </w:p>
        </w:tc>
      </w:tr>
      <w:tr w:rsidR="003F659C" w:rsidRPr="00784610" w14:paraId="2B441781" w14:textId="77777777" w:rsidTr="00E93264">
        <w:trPr>
          <w:cantSplit/>
          <w:tblHeader/>
        </w:trPr>
        <w:tc>
          <w:tcPr>
            <w:tcW w:w="2430" w:type="dxa"/>
            <w:shd w:val="clear" w:color="auto" w:fill="auto"/>
            <w:vAlign w:val="center"/>
          </w:tcPr>
          <w:p w14:paraId="3CD3E63A" w14:textId="77777777" w:rsidR="003F659C" w:rsidRPr="003C613C" w:rsidRDefault="003F659C" w:rsidP="003F659C">
            <w:pPr>
              <w:pStyle w:val="TableContents"/>
              <w:jc w:val="both"/>
              <w:rPr>
                <w:rFonts w:asciiTheme="minorHAnsi" w:hAnsiTheme="minorHAnsi"/>
                <w:sz w:val="22"/>
                <w:szCs w:val="22"/>
                <w:lang w:eastAsia="en-US"/>
              </w:rPr>
            </w:pPr>
            <w:r w:rsidRPr="003C613C">
              <w:rPr>
                <w:rFonts w:asciiTheme="minorHAnsi" w:hAnsiTheme="minorHAnsi"/>
                <w:sz w:val="22"/>
                <w:szCs w:val="22"/>
                <w:lang w:eastAsia="en-US"/>
              </w:rPr>
              <w:t>Other criteria</w:t>
            </w:r>
          </w:p>
        </w:tc>
        <w:tc>
          <w:tcPr>
            <w:tcW w:w="5367" w:type="dxa"/>
            <w:shd w:val="clear" w:color="auto" w:fill="auto"/>
          </w:tcPr>
          <w:p w14:paraId="283419CF" w14:textId="77777777" w:rsidR="003F659C" w:rsidRPr="003C613C" w:rsidRDefault="003F659C" w:rsidP="003F659C">
            <w:pPr>
              <w:numPr>
                <w:ilvl w:val="0"/>
                <w:numId w:val="6"/>
              </w:numPr>
              <w:adjustRightInd w:val="0"/>
              <w:rPr>
                <w:rFonts w:asciiTheme="minorHAnsi" w:eastAsiaTheme="minorEastAsia" w:hAnsiTheme="minorHAnsi"/>
                <w:color w:val="000000"/>
                <w:sz w:val="22"/>
                <w:lang w:val="en-GB"/>
              </w:rPr>
            </w:pPr>
          </w:p>
        </w:tc>
        <w:tc>
          <w:tcPr>
            <w:tcW w:w="1360" w:type="dxa"/>
            <w:shd w:val="clear" w:color="auto" w:fill="auto"/>
            <w:vAlign w:val="center"/>
          </w:tcPr>
          <w:p w14:paraId="71CEF2C3" w14:textId="77777777" w:rsidR="003F659C" w:rsidRPr="003C613C" w:rsidRDefault="003F659C" w:rsidP="003F659C">
            <w:pPr>
              <w:pStyle w:val="TableContents"/>
              <w:jc w:val="center"/>
              <w:rPr>
                <w:rFonts w:asciiTheme="minorHAnsi" w:hAnsiTheme="minorHAnsi"/>
                <w:sz w:val="22"/>
                <w:szCs w:val="22"/>
                <w:lang w:eastAsia="en-US"/>
              </w:rPr>
            </w:pPr>
            <w:r w:rsidRPr="003C613C">
              <w:rPr>
                <w:rFonts w:asciiTheme="minorHAnsi" w:hAnsiTheme="minorHAnsi"/>
                <w:sz w:val="22"/>
                <w:szCs w:val="22"/>
                <w:lang w:eastAsia="en-US"/>
              </w:rPr>
              <w:t>00</w:t>
            </w:r>
          </w:p>
        </w:tc>
      </w:tr>
      <w:tr w:rsidR="003849E8" w:rsidRPr="00784610" w14:paraId="465E49EB" w14:textId="77777777" w:rsidTr="003849E8">
        <w:trPr>
          <w:cantSplit/>
          <w:trHeight w:val="650"/>
          <w:tblHeader/>
        </w:trPr>
        <w:tc>
          <w:tcPr>
            <w:tcW w:w="7797" w:type="dxa"/>
            <w:gridSpan w:val="2"/>
            <w:shd w:val="clear" w:color="auto" w:fill="auto"/>
            <w:vAlign w:val="center"/>
          </w:tcPr>
          <w:p w14:paraId="628B8019" w14:textId="0F85A49D" w:rsidR="003849E8" w:rsidRPr="00784610" w:rsidRDefault="003849E8" w:rsidP="006E17EC">
            <w:pPr>
              <w:pStyle w:val="TableContents"/>
              <w:jc w:val="both"/>
              <w:rPr>
                <w:rFonts w:cs="Calibri"/>
              </w:rPr>
            </w:pPr>
            <w:r w:rsidRPr="00784610">
              <w:rPr>
                <w:rFonts w:cs="Calibri"/>
                <w:b/>
              </w:rPr>
              <w:t>Total Possible Technical Score</w:t>
            </w:r>
          </w:p>
        </w:tc>
        <w:tc>
          <w:tcPr>
            <w:tcW w:w="1360" w:type="dxa"/>
            <w:shd w:val="clear" w:color="auto" w:fill="auto"/>
            <w:vAlign w:val="center"/>
          </w:tcPr>
          <w:p w14:paraId="1CBE2A02" w14:textId="0EA949E8" w:rsidR="003849E8" w:rsidRPr="00784610" w:rsidRDefault="003849E8" w:rsidP="003849E8">
            <w:pPr>
              <w:pStyle w:val="TableContents"/>
              <w:jc w:val="center"/>
              <w:rPr>
                <w:rFonts w:cs="Calibri"/>
                <w:b/>
              </w:rPr>
            </w:pPr>
            <w:r w:rsidRPr="00784610">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w:t>
      </w:r>
      <w:proofErr w:type="spellStart"/>
      <w:r w:rsidRPr="00784610">
        <w:rPr>
          <w:rFonts w:ascii="Calibri" w:hAnsi="Calibri" w:cs="Calibri"/>
          <w:i/>
          <w:iCs/>
          <w:lang w:val="en-GB" w:eastAsia="ko-KR"/>
        </w:rPr>
        <w:t>ts</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tw</w:t>
      </w:r>
      <w:proofErr w:type="spellEnd"/>
      <w:r w:rsidRPr="00784610">
        <w:rPr>
          <w:rFonts w:ascii="Calibri" w:hAnsi="Calibri" w:cs="Calibri"/>
          <w:i/>
          <w:iCs/>
          <w:lang w:val="en-GB" w:eastAsia="ko-KR"/>
        </w:rPr>
        <w:t xml:space="preserve">,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proofErr w:type="spellStart"/>
      <w:r w:rsidRPr="00784610">
        <w:rPr>
          <w:lang w:val="en-GB"/>
        </w:rPr>
        <w:t>ts</w:t>
      </w:r>
      <w:proofErr w:type="spellEnd"/>
      <w:r w:rsidRPr="00784610">
        <w:rPr>
          <w:lang w:val="en-GB"/>
        </w:rPr>
        <w:t xml:space="preserve"> = technical result (technical score)</w:t>
      </w:r>
    </w:p>
    <w:p w14:paraId="0FC33ECE" w14:textId="77777777" w:rsidR="008E3CC3" w:rsidRPr="00784610" w:rsidRDefault="008E3CC3" w:rsidP="008E3CC3">
      <w:pPr>
        <w:pStyle w:val="ListParagraph"/>
        <w:ind w:leftChars="0" w:left="2160"/>
        <w:rPr>
          <w:lang w:val="en-GB"/>
        </w:rPr>
      </w:pPr>
      <w:proofErr w:type="spellStart"/>
      <w:r w:rsidRPr="00784610">
        <w:rPr>
          <w:lang w:val="en-GB"/>
        </w:rPr>
        <w:t>tw</w:t>
      </w:r>
      <w:proofErr w:type="spellEnd"/>
      <w:r w:rsidRPr="00784610">
        <w:rPr>
          <w:lang w:val="en-GB"/>
        </w:rPr>
        <w:t xml:space="preserve">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lastRenderedPageBreak/>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w:t>
      </w:r>
      <w:proofErr w:type="spellStart"/>
      <w:r w:rsidRPr="00784610">
        <w:rPr>
          <w:rFonts w:ascii="Calibri" w:hAnsi="Calibri"/>
          <w:b/>
          <w:lang w:val="en-GB"/>
        </w:rPr>
        <w:t>ts</w:t>
      </w:r>
      <w:proofErr w:type="spellEnd"/>
      <w:r w:rsidRPr="00784610">
        <w:rPr>
          <w:rFonts w:ascii="Calibri" w:hAnsi="Calibri"/>
          <w:b/>
          <w:lang w:val="en-GB"/>
        </w:rPr>
        <w:t xml:space="preserve"> * </w:t>
      </w:r>
      <w:proofErr w:type="spellStart"/>
      <w:r w:rsidRPr="00784610">
        <w:rPr>
          <w:rFonts w:ascii="Calibri" w:hAnsi="Calibri"/>
          <w:b/>
          <w:lang w:val="en-GB"/>
        </w:rPr>
        <w:t>tw</w:t>
      </w:r>
      <w:proofErr w:type="spellEnd"/>
      <w:r w:rsidRPr="00784610">
        <w:rPr>
          <w:rFonts w:ascii="Calibri" w:hAnsi="Calibri"/>
          <w:b/>
          <w:lang w:val="en-GB"/>
        </w:rPr>
        <w:t>) + (</w:t>
      </w:r>
      <w:r w:rsidR="00D87E1D">
        <w:rPr>
          <w:rFonts w:ascii="Calibri" w:hAnsi="Calibri"/>
          <w:b/>
          <w:lang w:val="en-GB"/>
        </w:rPr>
        <w:t>(</w:t>
      </w:r>
      <w:proofErr w:type="spellStart"/>
      <w:r w:rsidRPr="00784610">
        <w:rPr>
          <w:rFonts w:ascii="Calibri" w:hAnsi="Calibri"/>
          <w:b/>
          <w:lang w:val="en-GB"/>
        </w:rPr>
        <w:t>tc</w:t>
      </w:r>
      <w:proofErr w:type="spellEnd"/>
      <w:r w:rsidRPr="00784610">
        <w:rPr>
          <w:rFonts w:ascii="Calibri" w:hAnsi="Calibri"/>
          <w:b/>
          <w:lang w:val="en-GB"/>
        </w:rPr>
        <w:t xml:space="preserve"> / lc</w:t>
      </w:r>
      <w:r w:rsidR="00D87E1D">
        <w:rPr>
          <w:rFonts w:ascii="Calibri" w:hAnsi="Calibri"/>
          <w:b/>
          <w:lang w:val="en-GB"/>
        </w:rPr>
        <w:t xml:space="preserve">) * </w:t>
      </w:r>
      <w:proofErr w:type="spellStart"/>
      <w:r w:rsidR="00D87E1D">
        <w:rPr>
          <w:rFonts w:ascii="Calibri" w:hAnsi="Calibri"/>
          <w:b/>
          <w:lang w:val="en-GB"/>
        </w:rPr>
        <w:t>fw</w:t>
      </w:r>
      <w:proofErr w:type="spellEnd"/>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4" w:name="_Hlk26877853"/>
      <w:proofErr w:type="spellStart"/>
      <w:r w:rsidRPr="00784610">
        <w:rPr>
          <w:rFonts w:ascii="Calibri" w:hAnsi="Calibri"/>
          <w:sz w:val="20"/>
          <w:szCs w:val="20"/>
          <w:lang w:val="en-GB"/>
        </w:rPr>
        <w:t>ts</w:t>
      </w:r>
      <w:proofErr w:type="spellEnd"/>
      <w:r w:rsidRPr="00784610">
        <w:rPr>
          <w:rFonts w:ascii="Calibri" w:hAnsi="Calibri"/>
          <w:sz w:val="20"/>
          <w:szCs w:val="20"/>
          <w:lang w:val="en-GB"/>
        </w:rPr>
        <w:t xml:space="preserve"> = technical result (technical score)</w:t>
      </w:r>
    </w:p>
    <w:p w14:paraId="48DD32DD"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tw</w:t>
      </w:r>
      <w:proofErr w:type="spellEnd"/>
      <w:r w:rsidRPr="00784610">
        <w:rPr>
          <w:rFonts w:ascii="Calibri" w:hAnsi="Calibri"/>
          <w:sz w:val="20"/>
          <w:szCs w:val="20"/>
          <w:lang w:val="en-GB"/>
        </w:rPr>
        <w:t xml:space="preserve"> = technical weight in % (technical weight)</w:t>
      </w:r>
    </w:p>
    <w:bookmarkEnd w:id="14"/>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tc</w:t>
      </w:r>
      <w:proofErr w:type="spellEnd"/>
      <w:r w:rsidRPr="00784610">
        <w:rPr>
          <w:rFonts w:ascii="Calibri" w:hAnsi="Calibri"/>
          <w:sz w:val="20"/>
          <w:szCs w:val="20"/>
          <w:lang w:val="en-GB"/>
        </w:rPr>
        <w:t xml:space="preserve">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D8D75" w14:textId="77777777" w:rsidR="00E23FB2" w:rsidRDefault="00E23FB2">
      <w:r>
        <w:separator/>
      </w:r>
    </w:p>
  </w:endnote>
  <w:endnote w:type="continuationSeparator" w:id="0">
    <w:p w14:paraId="746B51BB" w14:textId="77777777" w:rsidR="00E23FB2" w:rsidRDefault="00E23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1193CC3" w:rsidR="00D15CF2" w:rsidRDefault="004878F3" w:rsidP="004878F3">
    <w:pPr>
      <w:pStyle w:val="Footer"/>
    </w:pPr>
    <w:r>
      <w:fldChar w:fldCharType="begin"/>
    </w:r>
    <w:r>
      <w:instrText xml:space="preserve"> DATE \@ "yyyy-MM-dd" </w:instrText>
    </w:r>
    <w:r>
      <w:fldChar w:fldCharType="separate"/>
    </w:r>
    <w:ins w:id="15" w:author="Iuta Eita" w:date="2022-06-06T13:59:00Z">
      <w:r w:rsidR="0049630F">
        <w:rPr>
          <w:noProof/>
        </w:rPr>
        <w:t>2022-06-06</w:t>
      </w:r>
    </w:ins>
    <w:del w:id="16" w:author="Iuta Eita" w:date="2022-06-06T13:59:00Z">
      <w:r w:rsidR="00CB2817" w:rsidDel="0049630F">
        <w:rPr>
          <w:noProof/>
        </w:rPr>
        <w:delText>2022-03-16</w:delText>
      </w:r>
    </w:del>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D245E" w14:textId="77777777" w:rsidR="00E23FB2" w:rsidRDefault="00E23FB2">
      <w:r>
        <w:separator/>
      </w:r>
    </w:p>
  </w:footnote>
  <w:footnote w:type="continuationSeparator" w:id="0">
    <w:p w14:paraId="17245A67" w14:textId="77777777" w:rsidR="00E23FB2" w:rsidRDefault="00E23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40818C64"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1F1E3B">
      <w:rPr>
        <w:rFonts w:asciiTheme="minorHAnsi" w:hAnsiTheme="minorHAnsi" w:cstheme="minorHAnsi"/>
        <w:szCs w:val="24"/>
      </w:rPr>
      <w:fldChar w:fldCharType="begin"/>
    </w:r>
    <w:r w:rsidRPr="001F1E3B">
      <w:rPr>
        <w:rFonts w:asciiTheme="minorHAnsi" w:hAnsiTheme="minorHAnsi" w:cstheme="minorHAnsi"/>
        <w:szCs w:val="24"/>
      </w:rPr>
      <w:instrText xml:space="preserve"> REF Number \h  \* MERGEFORMAT </w:instrText>
    </w:r>
    <w:r w:rsidRPr="001F1E3B">
      <w:rPr>
        <w:rFonts w:asciiTheme="minorHAnsi" w:hAnsiTheme="minorHAnsi" w:cstheme="minorHAnsi"/>
        <w:szCs w:val="24"/>
      </w:rPr>
    </w:r>
    <w:r w:rsidRPr="001F1E3B">
      <w:rPr>
        <w:rFonts w:asciiTheme="minorHAnsi" w:hAnsiTheme="minorHAnsi" w:cstheme="minorHAnsi"/>
        <w:szCs w:val="24"/>
      </w:rPr>
      <w:fldChar w:fldCharType="separate"/>
    </w:r>
    <w:r w:rsidRPr="001F1E3B">
      <w:rPr>
        <w:rStyle w:val="Strong"/>
        <w:rFonts w:asciiTheme="minorHAnsi" w:hAnsiTheme="minorHAnsi" w:cstheme="minorHAnsi"/>
        <w:szCs w:val="24"/>
      </w:rPr>
      <w:t>RFQ-</w:t>
    </w:r>
    <w:r w:rsidRPr="001F1E3B">
      <w:rPr>
        <w:rFonts w:asciiTheme="minorHAnsi" w:hAnsiTheme="minorHAnsi" w:cstheme="minorHAnsi"/>
        <w:szCs w:val="24"/>
      </w:rPr>
      <w:fldChar w:fldCharType="end"/>
    </w:r>
    <w:r w:rsidR="004C0679">
      <w:rPr>
        <w:rFonts w:ascii="Arial" w:hAnsi="Arial" w:cs="Arial"/>
        <w:color w:val="000000"/>
        <w:shd w:val="clear" w:color="auto" w:fill="FFFFFF"/>
      </w:rPr>
      <w:t>16-ss001-22</w:t>
    </w:r>
    <w:r w:rsidR="004C0679" w:rsidRPr="007425C0">
      <w:rPr>
        <w:rFonts w:asciiTheme="minorHAnsi" w:hAnsiTheme="minorHAnsi" w:cs="Calibr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280409575">
    <w:abstractNumId w:val="2"/>
  </w:num>
  <w:num w:numId="2" w16cid:durableId="990669579">
    <w:abstractNumId w:val="7"/>
  </w:num>
  <w:num w:numId="3" w16cid:durableId="388502431">
    <w:abstractNumId w:val="6"/>
  </w:num>
  <w:num w:numId="4" w16cid:durableId="1374842067">
    <w:abstractNumId w:val="5"/>
  </w:num>
  <w:num w:numId="5" w16cid:durableId="53628372">
    <w:abstractNumId w:val="0"/>
  </w:num>
  <w:num w:numId="6" w16cid:durableId="1334797766">
    <w:abstractNumId w:val="4"/>
  </w:num>
  <w:num w:numId="7" w16cid:durableId="1840121625">
    <w:abstractNumId w:val="1"/>
  </w:num>
  <w:num w:numId="8" w16cid:durableId="590284889">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uta Eita">
    <w15:presenceInfo w15:providerId="AD" w15:userId="S::i.eita@melad.gov.ki::bad51fa6-ba87-4a29-9ad4-7c1d256cb4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1436"/>
    <w:rsid w:val="00054BD4"/>
    <w:rsid w:val="00054FAE"/>
    <w:rsid w:val="0006191C"/>
    <w:rsid w:val="000634E0"/>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4B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290"/>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0248"/>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475"/>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044F"/>
    <w:rsid w:val="0035158F"/>
    <w:rsid w:val="00352C8E"/>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67D"/>
    <w:rsid w:val="003C1F1F"/>
    <w:rsid w:val="003C3B9D"/>
    <w:rsid w:val="003C613C"/>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3E70"/>
    <w:rsid w:val="004678CC"/>
    <w:rsid w:val="00467B3E"/>
    <w:rsid w:val="00470ED5"/>
    <w:rsid w:val="00471B0A"/>
    <w:rsid w:val="00472801"/>
    <w:rsid w:val="0047336B"/>
    <w:rsid w:val="0047372A"/>
    <w:rsid w:val="00473D69"/>
    <w:rsid w:val="004748FC"/>
    <w:rsid w:val="00474EBF"/>
    <w:rsid w:val="00475CC8"/>
    <w:rsid w:val="00475E5A"/>
    <w:rsid w:val="00475F87"/>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1F39"/>
    <w:rsid w:val="004930F7"/>
    <w:rsid w:val="00495DC4"/>
    <w:rsid w:val="00495FE7"/>
    <w:rsid w:val="00496251"/>
    <w:rsid w:val="0049630F"/>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679"/>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AB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1A5B"/>
    <w:rsid w:val="0068345D"/>
    <w:rsid w:val="00684329"/>
    <w:rsid w:val="00684D91"/>
    <w:rsid w:val="00685F0D"/>
    <w:rsid w:val="006862F5"/>
    <w:rsid w:val="0068698A"/>
    <w:rsid w:val="00686E15"/>
    <w:rsid w:val="00687646"/>
    <w:rsid w:val="006910CD"/>
    <w:rsid w:val="00691666"/>
    <w:rsid w:val="0069194C"/>
    <w:rsid w:val="006919E6"/>
    <w:rsid w:val="0069342C"/>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CD6"/>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21C4"/>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0C54"/>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41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541A"/>
    <w:rsid w:val="00997B5D"/>
    <w:rsid w:val="009A22E4"/>
    <w:rsid w:val="009A2D95"/>
    <w:rsid w:val="009A30D6"/>
    <w:rsid w:val="009A4E7E"/>
    <w:rsid w:val="009A5F9C"/>
    <w:rsid w:val="009B00E2"/>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23B"/>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1DA2"/>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33F"/>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366"/>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2817"/>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33B"/>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3A3"/>
    <w:rsid w:val="00D55932"/>
    <w:rsid w:val="00D562E2"/>
    <w:rsid w:val="00D5679C"/>
    <w:rsid w:val="00D61620"/>
    <w:rsid w:val="00D62161"/>
    <w:rsid w:val="00D623C4"/>
    <w:rsid w:val="00D64F1D"/>
    <w:rsid w:val="00D660C7"/>
    <w:rsid w:val="00D67218"/>
    <w:rsid w:val="00D67AEA"/>
    <w:rsid w:val="00D71E33"/>
    <w:rsid w:val="00D7229C"/>
    <w:rsid w:val="00D73DAA"/>
    <w:rsid w:val="00D741E6"/>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54C1"/>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24E2"/>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23FB2"/>
    <w:rsid w:val="00E243B5"/>
    <w:rsid w:val="00E30DDE"/>
    <w:rsid w:val="00E3305D"/>
    <w:rsid w:val="00E333B3"/>
    <w:rsid w:val="00E34B02"/>
    <w:rsid w:val="00E34DCE"/>
    <w:rsid w:val="00E3562B"/>
    <w:rsid w:val="00E3566F"/>
    <w:rsid w:val="00E40A7F"/>
    <w:rsid w:val="00E417BD"/>
    <w:rsid w:val="00E419EF"/>
    <w:rsid w:val="00E41BC2"/>
    <w:rsid w:val="00E42494"/>
    <w:rsid w:val="00E425EC"/>
    <w:rsid w:val="00E4282A"/>
    <w:rsid w:val="00E43731"/>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1F6F"/>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4D64"/>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 w:type="paragraph" w:styleId="Revision">
    <w:name w:val="Revision"/>
    <w:hidden/>
    <w:uiPriority w:val="99"/>
    <w:semiHidden/>
    <w:rsid w:val="00CB2817"/>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B5D593-775B-4FAA-A829-875A24D860C5}">
  <ds:schemaRefs>
    <ds:schemaRef ds:uri="http://schemas.openxmlformats.org/officeDocument/2006/bibliography"/>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0</TotalTime>
  <Pages>4</Pages>
  <Words>864</Words>
  <Characters>4925</Characters>
  <Application>Microsoft Office Word</Application>
  <DocSecurity>0</DocSecurity>
  <Lines>41</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5778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Iuta Eita</cp:lastModifiedBy>
  <cp:revision>2</cp:revision>
  <cp:lastPrinted>2016-10-18T02:57:00Z</cp:lastPrinted>
  <dcterms:created xsi:type="dcterms:W3CDTF">2022-06-06T05:17:00Z</dcterms:created>
  <dcterms:modified xsi:type="dcterms:W3CDTF">2022-06-06T05:17:00Z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